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45" w:type="dxa"/>
          <w:left w:w="45" w:type="dxa"/>
          <w:bottom w:w="45" w:type="dxa"/>
          <w:right w:w="45" w:type="dxa"/>
        </w:tblCellMar>
        <w:tblLook w:val="04A0"/>
      </w:tblPr>
      <w:tblGrid>
        <w:gridCol w:w="8594"/>
      </w:tblGrid>
      <w:tr w:rsidR="00D64F55" w:rsidRPr="00D64F55" w:rsidTr="00D64F55">
        <w:trPr>
          <w:trHeight w:val="75"/>
          <w:tblCellSpacing w:w="0" w:type="dxa"/>
        </w:trPr>
        <w:tc>
          <w:tcPr>
            <w:tcW w:w="0" w:type="auto"/>
            <w:shd w:val="clear" w:color="auto" w:fill="29166F"/>
            <w:vAlign w:val="center"/>
            <w:hideMark/>
          </w:tcPr>
          <w:p w:rsidR="00D64F55" w:rsidRPr="00D64F55" w:rsidRDefault="00D64F55" w:rsidP="00D64F55">
            <w:pPr>
              <w:spacing w:before="100" w:beforeAutospacing="1" w:after="100" w:afterAutospacing="1" w:line="75" w:lineRule="atLeast"/>
              <w:outlineLvl w:val="0"/>
              <w:rPr>
                <w:rFonts w:ascii="Times New Roman" w:eastAsia="Times New Roman" w:hAnsi="Times New Roman" w:cs="Times New Roman"/>
                <w:b/>
                <w:bCs/>
                <w:kern w:val="36"/>
                <w:sz w:val="48"/>
                <w:szCs w:val="48"/>
                <w:lang w:eastAsia="es-ES"/>
              </w:rPr>
            </w:pPr>
            <w:r w:rsidRPr="00D64F55">
              <w:rPr>
                <w:rFonts w:ascii="Times New Roman" w:eastAsia="Times New Roman" w:hAnsi="Times New Roman" w:cs="Times New Roman"/>
                <w:b/>
                <w:bCs/>
                <w:kern w:val="36"/>
                <w:sz w:val="48"/>
                <w:szCs w:val="48"/>
                <w:lang w:eastAsia="es-ES"/>
              </w:rPr>
              <w:t xml:space="preserve">Trabajo en equipo </w:t>
            </w:r>
          </w:p>
        </w:tc>
      </w:tr>
      <w:tr w:rsidR="00D64F55" w:rsidRPr="00D64F55" w:rsidTr="00D64F55">
        <w:trPr>
          <w:tblCellSpacing w:w="0" w:type="dxa"/>
        </w:trPr>
        <w:tc>
          <w:tcPr>
            <w:tcW w:w="0" w:type="auto"/>
            <w:shd w:val="clear" w:color="auto" w:fill="29166F"/>
            <w:vAlign w:val="center"/>
            <w:hideMark/>
          </w:tcPr>
          <w:p w:rsidR="00D64F55" w:rsidRPr="00D64F55" w:rsidRDefault="00D64F55" w:rsidP="00D64F55">
            <w:pPr>
              <w:spacing w:after="0" w:line="240" w:lineRule="auto"/>
              <w:rPr>
                <w:rFonts w:ascii="Times New Roman" w:eastAsia="Times New Roman" w:hAnsi="Times New Roman" w:cs="Times New Roman"/>
                <w:sz w:val="24"/>
                <w:szCs w:val="24"/>
                <w:lang w:eastAsia="es-ES"/>
              </w:rPr>
            </w:pPr>
            <w:hyperlink r:id="rId5" w:history="1">
              <w:r w:rsidRPr="00D64F55">
                <w:rPr>
                  <w:rFonts w:ascii="Verdana" w:eastAsia="Times New Roman" w:hAnsi="Verdana" w:cs="Times New Roman"/>
                  <w:color w:val="0000FF"/>
                  <w:sz w:val="20"/>
                  <w:u w:val="single"/>
                  <w:lang w:eastAsia="es-ES"/>
                </w:rPr>
                <w:t>Principal</w:t>
              </w:r>
            </w:hyperlink>
            <w:r w:rsidRPr="00D64F55">
              <w:rPr>
                <w:rFonts w:ascii="Verdana" w:eastAsia="Times New Roman" w:hAnsi="Verdana" w:cs="Times New Roman"/>
                <w:color w:val="FFFFFF"/>
                <w:sz w:val="20"/>
                <w:szCs w:val="20"/>
                <w:lang w:eastAsia="es-ES"/>
              </w:rPr>
              <w:t xml:space="preserve"> &gt; </w:t>
            </w:r>
            <w:hyperlink r:id="rId6" w:history="1">
              <w:r w:rsidRPr="00D64F55">
                <w:rPr>
                  <w:rFonts w:ascii="Verdana" w:eastAsia="Times New Roman" w:hAnsi="Verdana" w:cs="Times New Roman"/>
                  <w:color w:val="0000FF"/>
                  <w:sz w:val="20"/>
                  <w:u w:val="single"/>
                  <w:lang w:eastAsia="es-ES"/>
                </w:rPr>
                <w:t>Habilidades gerenciales</w:t>
              </w:r>
            </w:hyperlink>
            <w:r w:rsidRPr="00D64F55">
              <w:rPr>
                <w:rFonts w:ascii="Verdana" w:eastAsia="Times New Roman" w:hAnsi="Verdana" w:cs="Times New Roman"/>
                <w:color w:val="FFFFFF"/>
                <w:sz w:val="20"/>
                <w:szCs w:val="20"/>
                <w:lang w:eastAsia="es-ES"/>
              </w:rPr>
              <w:t xml:space="preserve"> &gt; </w:t>
            </w:r>
            <w:hyperlink r:id="rId7" w:history="1">
              <w:r w:rsidRPr="00D64F55">
                <w:rPr>
                  <w:rFonts w:ascii="Verdana" w:eastAsia="Times New Roman" w:hAnsi="Verdana" w:cs="Times New Roman"/>
                  <w:color w:val="0000FF"/>
                  <w:sz w:val="20"/>
                  <w:u w:val="single"/>
                  <w:lang w:eastAsia="es-ES"/>
                </w:rPr>
                <w:t>Trabajo en equipo</w:t>
              </w:r>
            </w:hyperlink>
            <w:r w:rsidRPr="00D64F55">
              <w:rPr>
                <w:rFonts w:ascii="Times New Roman" w:eastAsia="Times New Roman" w:hAnsi="Times New Roman" w:cs="Times New Roman"/>
                <w:sz w:val="24"/>
                <w:szCs w:val="24"/>
                <w:lang w:eastAsia="es-ES"/>
              </w:rPr>
              <w:t xml:space="preserve"> </w:t>
            </w:r>
          </w:p>
        </w:tc>
      </w:tr>
      <w:tr w:rsidR="00D64F55" w:rsidRPr="00D64F55" w:rsidTr="00D64F55">
        <w:trPr>
          <w:tblCellSpacing w:w="0" w:type="dxa"/>
        </w:trPr>
        <w:tc>
          <w:tcPr>
            <w:tcW w:w="0" w:type="auto"/>
            <w:shd w:val="clear" w:color="auto" w:fill="EAF1FF"/>
            <w:vAlign w:val="center"/>
            <w:hideMark/>
          </w:tcPr>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96"/>
            </w:tblGrid>
            <w:tr w:rsidR="00D64F55" w:rsidRPr="00D64F55">
              <w:trPr>
                <w:tblCellSpacing w:w="15" w:type="dxa"/>
              </w:trPr>
              <w:tc>
                <w:tcPr>
                  <w:tcW w:w="0" w:type="auto"/>
                  <w:vAlign w:val="center"/>
                  <w:hideMark/>
                </w:tcPr>
                <w:p w:rsidR="00D64F55" w:rsidRPr="00D64F55" w:rsidRDefault="00D64F55" w:rsidP="00D64F55">
                  <w:pPr>
                    <w:spacing w:after="0" w:line="240" w:lineRule="auto"/>
                    <w:rPr>
                      <w:rFonts w:ascii="Times New Roman" w:eastAsia="Times New Roman" w:hAnsi="Times New Roman" w:cs="Times New Roman"/>
                      <w:sz w:val="24"/>
                      <w:szCs w:val="24"/>
                      <w:lang w:eastAsia="es-ES"/>
                    </w:rPr>
                  </w:pPr>
                  <w:ins w:id="0" w:author="Unknown">
                    <w:r w:rsidRPr="00D64F55">
                      <w:rPr>
                        <w:rFonts w:ascii="Times New Roman" w:eastAsia="Times New Roman" w:hAnsi="Times New Roman" w:cs="Times New Roman"/>
                        <w:sz w:val="24"/>
                        <w:szCs w:val="24"/>
                        <w:lang w:eastAsia="es-ES"/>
                      </w:rPr>
                      <w:br/>
                    </w:r>
                    <w:r w:rsidRPr="00D64F55">
                      <w:rPr>
                        <w:rFonts w:ascii="Times New Roman" w:eastAsia="Times New Roman" w:hAnsi="Times New Roman" w:cs="Times New Roman"/>
                        <w:sz w:val="24"/>
                        <w:szCs w:val="24"/>
                        <w:lang w:eastAsia="es-ES"/>
                      </w:rPr>
                      <w:br/>
                    </w:r>
                  </w:ins>
                </w:p>
              </w:tc>
            </w:tr>
          </w:tbl>
          <w:p w:rsidR="00D64F55" w:rsidRPr="00D64F55" w:rsidRDefault="00D64F55" w:rsidP="00D64F55">
            <w:pPr>
              <w:spacing w:before="100" w:beforeAutospacing="1" w:after="100" w:afterAutospacing="1" w:line="240" w:lineRule="auto"/>
              <w:outlineLvl w:val="1"/>
              <w:rPr>
                <w:rFonts w:ascii="Verdana" w:eastAsia="Times New Roman" w:hAnsi="Verdana" w:cs="Times New Roman"/>
                <w:b/>
                <w:bCs/>
                <w:sz w:val="36"/>
                <w:szCs w:val="36"/>
                <w:lang w:eastAsia="es-ES"/>
              </w:rPr>
            </w:pPr>
            <w:r w:rsidRPr="00D64F55">
              <w:rPr>
                <w:rFonts w:ascii="Verdana" w:eastAsia="Times New Roman" w:hAnsi="Verdana" w:cs="Times New Roman"/>
                <w:b/>
                <w:bCs/>
                <w:sz w:val="36"/>
                <w:szCs w:val="36"/>
                <w:lang w:eastAsia="es-ES"/>
              </w:rPr>
              <w:t>Qué es trabajar en equipo</w:t>
            </w:r>
          </w:p>
          <w:p w:rsidR="00D64F55" w:rsidRPr="00D64F55" w:rsidRDefault="00D64F55" w:rsidP="00D64F55">
            <w:pPr>
              <w:spacing w:after="240"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De por sí la palabra "equipo" implica la inclusión de más de una persona, lo que significa que el objetivo planteado no puede ser logrado sin la ayuda de todos sus miembros, sin excepción. Es como un juego de fútbol: todos los miembros del equipo deben colaborar y estar en la misma sintonía para poder ganar. El futbolista no debe jugar por sí solo, tiene que tomar en cuenta el hecho de que forma parte de un equipo. Solemos pensar que el trabajo en equipo sólo incluye la reunión de un grupo de personas, sin embargo, significa mucho más que eso.</w:t>
            </w: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Trabajar en equipo implica compromiso, no es sólo la estrategia y el procedimiento que la empresa lleva a cabo para alcanzar metas comunes. También es necesario que exista liderazgo, armonía, responsabilidad, creatividad, voluntad, organización y cooperación entre cada uno de los miembros. Este grupo debe estar supervisado por un líder, el cual debe coordinar las tareas y hacer que sus integrantes cumplan con ciertas reglas.</w:t>
            </w:r>
          </w:p>
          <w:p w:rsidR="00D64F55" w:rsidRPr="00D64F55" w:rsidRDefault="00D64F55" w:rsidP="00D64F55">
            <w:pPr>
              <w:spacing w:before="100" w:beforeAutospacing="1" w:after="100" w:afterAutospacing="1" w:line="240" w:lineRule="auto"/>
              <w:outlineLvl w:val="1"/>
              <w:rPr>
                <w:rFonts w:ascii="Verdana" w:eastAsia="Times New Roman" w:hAnsi="Verdana" w:cs="Times New Roman"/>
                <w:b/>
                <w:bCs/>
                <w:sz w:val="36"/>
                <w:szCs w:val="36"/>
                <w:lang w:eastAsia="es-ES"/>
              </w:rPr>
            </w:pPr>
            <w:r w:rsidRPr="00D64F55">
              <w:rPr>
                <w:rFonts w:ascii="Verdana" w:eastAsia="Times New Roman" w:hAnsi="Verdana" w:cs="Times New Roman"/>
                <w:b/>
                <w:bCs/>
                <w:sz w:val="36"/>
                <w:szCs w:val="36"/>
                <w:lang w:eastAsia="es-ES"/>
              </w:rPr>
              <w:t>¿Por qué trabajar en equipo?</w:t>
            </w:r>
          </w:p>
          <w:p w:rsidR="00D64F55" w:rsidRPr="00D64F55" w:rsidRDefault="00D64F55" w:rsidP="00D64F55">
            <w:pPr>
              <w:spacing w:after="240"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El éxito de las empresas depende, en gran medida, de la compenetración, comunicación y compromiso que pueda existir entre sus empleados. Cuando éstos trabajan en equipo, las actividades fluyen de manera más rápida y eficiente. Sin embargo, no es fácil que los miembros de un mismo grupo se entiendan entre sí con el objeto de llegar a una conclusión final.</w:t>
            </w: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Cada uno de nosotros piensa diferente al otro y, a veces, creemos que "nuestra opinión" impera sobre la de nuestro compañero, sin embargo ¿cómo podemos llegar a un equilibrio? Precisamente allí es que está la clave del éxito, en saber cómo desenvolvernos con un grupo de personas cuyas habilidades, formas de pensar y disposición para trabajar, en algunas ocasiones, difieren de las nuestras.</w:t>
            </w:r>
          </w:p>
          <w:p w:rsidR="00D64F55" w:rsidRPr="00D64F55" w:rsidRDefault="00D64F55" w:rsidP="00D64F55">
            <w:pPr>
              <w:spacing w:before="100" w:beforeAutospacing="1" w:after="100" w:afterAutospacing="1" w:line="240" w:lineRule="auto"/>
              <w:outlineLvl w:val="1"/>
              <w:rPr>
                <w:rFonts w:ascii="Verdana" w:eastAsia="Times New Roman" w:hAnsi="Verdana" w:cs="Times New Roman"/>
                <w:b/>
                <w:bCs/>
                <w:sz w:val="36"/>
                <w:szCs w:val="36"/>
                <w:lang w:eastAsia="es-ES"/>
              </w:rPr>
            </w:pPr>
            <w:r w:rsidRPr="00D64F55">
              <w:rPr>
                <w:rFonts w:ascii="Verdana" w:eastAsia="Times New Roman" w:hAnsi="Verdana" w:cs="Times New Roman"/>
                <w:b/>
                <w:bCs/>
                <w:sz w:val="36"/>
                <w:szCs w:val="36"/>
                <w:lang w:eastAsia="es-ES"/>
              </w:rPr>
              <w:t>¿Qué es un equipo de trabajo?</w:t>
            </w:r>
          </w:p>
          <w:p w:rsidR="00D64F55" w:rsidRPr="00D64F55" w:rsidRDefault="00D64F55" w:rsidP="00D64F55">
            <w:pPr>
              <w:spacing w:after="240"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No debemos confundir "trabajar en equipo" con "equipo de trabajo". Son dos conceptos que van de la mano, pero que poseen diferentes significados. El equipo de trabajo implica el grupo humano en sí, cuyas habilidades y destrezas permitirán alcanzar el objetivo final. Sus integrantes deben estar bien organizados, tener una mentalidad abierta y dinámica alineada con la misión y visión de la empresa.</w:t>
            </w:r>
            <w:r w:rsidRPr="00D64F55">
              <w:rPr>
                <w:rFonts w:ascii="Verdana" w:eastAsia="Times New Roman" w:hAnsi="Verdana" w:cs="Times New Roman"/>
                <w:sz w:val="20"/>
                <w:szCs w:val="20"/>
                <w:lang w:eastAsia="es-ES"/>
              </w:rPr>
              <w:br/>
            </w:r>
            <w:r w:rsidRPr="00D64F55">
              <w:rPr>
                <w:rFonts w:ascii="Verdana" w:eastAsia="Times New Roman" w:hAnsi="Verdana" w:cs="Times New Roman"/>
                <w:sz w:val="20"/>
                <w:szCs w:val="20"/>
                <w:lang w:eastAsia="es-ES"/>
              </w:rPr>
              <w:br/>
              <w:t>El miembro del equipo de trabajo debe producir para obtener mejores resultados, centrarse en los procesos para alcanzar metas, integrarse con sus compañeros, ser creativo a la hora de solucionar problemas, ser tolerante con los demás, tomar en cuenta a sus colegas y aceptar sus diferencias, obviar aquellas discusiones que dividan al grupo y ser eficiente, más que eficaz.</w:t>
            </w:r>
          </w:p>
          <w:p w:rsidR="00D64F55" w:rsidRPr="00D64F55" w:rsidRDefault="00D64F55" w:rsidP="00D64F55">
            <w:pPr>
              <w:spacing w:before="100" w:beforeAutospacing="1" w:after="100" w:afterAutospacing="1" w:line="240" w:lineRule="auto"/>
              <w:outlineLvl w:val="1"/>
              <w:rPr>
                <w:rFonts w:ascii="Verdana" w:eastAsia="Times New Roman" w:hAnsi="Verdana" w:cs="Times New Roman"/>
                <w:b/>
                <w:bCs/>
                <w:sz w:val="36"/>
                <w:szCs w:val="36"/>
                <w:lang w:eastAsia="es-ES"/>
              </w:rPr>
            </w:pPr>
            <w:r w:rsidRPr="00D64F55">
              <w:rPr>
                <w:rFonts w:ascii="Verdana" w:eastAsia="Times New Roman" w:hAnsi="Verdana" w:cs="Times New Roman"/>
                <w:b/>
                <w:bCs/>
                <w:sz w:val="36"/>
                <w:szCs w:val="36"/>
                <w:lang w:eastAsia="es-ES"/>
              </w:rPr>
              <w:lastRenderedPageBreak/>
              <w:t>Fracasos del trabajo en equipo</w:t>
            </w:r>
          </w:p>
          <w:p w:rsidR="00D64F55" w:rsidRPr="00D64F55" w:rsidRDefault="00D64F55" w:rsidP="00D64F55">
            <w:pPr>
              <w:spacing w:after="240" w:line="240" w:lineRule="auto"/>
              <w:rPr>
                <w:rFonts w:ascii="Verdana" w:eastAsia="Times New Roman" w:hAnsi="Verdana" w:cs="Times New Roman"/>
                <w:sz w:val="20"/>
                <w:szCs w:val="20"/>
                <w:lang w:eastAsia="es-ES"/>
              </w:rPr>
            </w:pP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No existe un clima agradable de trabajo</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Se planifica incorrectamente</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Existe negatividad y egoísmo en el grupo</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Los miembros están desmotivados y no son perseverantes</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Los involucrados no se sienten parte del grupo</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No se da la confianza mutua</w:t>
            </w:r>
          </w:p>
          <w:p w:rsidR="00D64F55" w:rsidRPr="00D64F55" w:rsidRDefault="00D64F55" w:rsidP="00D64F55">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D64F55">
              <w:rPr>
                <w:rFonts w:ascii="Verdana" w:eastAsia="Times New Roman" w:hAnsi="Verdana" w:cs="Times New Roman"/>
                <w:sz w:val="20"/>
                <w:szCs w:val="20"/>
                <w:lang w:eastAsia="es-ES"/>
              </w:rPr>
              <w:t>Los objetivos a cumplir no están claros</w:t>
            </w:r>
          </w:p>
        </w:tc>
      </w:tr>
    </w:tbl>
    <w:p w:rsidR="00AB3813" w:rsidRDefault="00F7313E"/>
    <w:sectPr w:rsidR="00AB3813" w:rsidSect="00442ED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13C99"/>
    <w:multiLevelType w:val="multilevel"/>
    <w:tmpl w:val="056A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64F55"/>
    <w:rsid w:val="00442ED1"/>
    <w:rsid w:val="00980B6B"/>
    <w:rsid w:val="00CA1519"/>
    <w:rsid w:val="00D64F55"/>
    <w:rsid w:val="00F7313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ED1"/>
  </w:style>
  <w:style w:type="paragraph" w:styleId="Ttulo1">
    <w:name w:val="heading 1"/>
    <w:basedOn w:val="Normal"/>
    <w:link w:val="Ttulo1Car"/>
    <w:uiPriority w:val="9"/>
    <w:qFormat/>
    <w:rsid w:val="00D64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D64F55"/>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64F55"/>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D64F55"/>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D64F55"/>
    <w:rPr>
      <w:color w:val="0000FF"/>
      <w:u w:val="single"/>
    </w:rPr>
  </w:style>
</w:styles>
</file>

<file path=word/webSettings.xml><?xml version="1.0" encoding="utf-8"?>
<w:webSettings xmlns:r="http://schemas.openxmlformats.org/officeDocument/2006/relationships" xmlns:w="http://schemas.openxmlformats.org/wordprocessingml/2006/main">
  <w:divs>
    <w:div w:id="2362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gerencia.com/tema/trabajo_en_equip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gerencia.com/tema/habilidades_gerenciales" TargetMode="External"/><Relationship Id="rId5" Type="http://schemas.openxmlformats.org/officeDocument/2006/relationships/hyperlink" Target="http://www.degerencia.com/index.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2692</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2</cp:revision>
  <dcterms:created xsi:type="dcterms:W3CDTF">2015-11-03T22:16:00Z</dcterms:created>
  <dcterms:modified xsi:type="dcterms:W3CDTF">2015-11-03T22:16:00Z</dcterms:modified>
</cp:coreProperties>
</file>